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24C" w:rsidRPr="009E2F67" w:rsidRDefault="00C405D3" w:rsidP="0065224C">
      <w:pPr>
        <w:tabs>
          <w:tab w:val="left" w:pos="5670"/>
        </w:tabs>
        <w:rPr>
          <w:rFonts w:ascii="Arial" w:hAnsi="Arial" w:cs="Arial"/>
          <w:b/>
          <w:sz w:val="24"/>
          <w:szCs w:val="24"/>
        </w:rPr>
      </w:pPr>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r w:rsidR="00133C67" w:rsidRPr="00731209">
        <w:rPr>
          <w:rFonts w:ascii="Arial" w:hAnsi="Arial" w:cs="Arial"/>
          <w:b/>
          <w:sz w:val="24"/>
          <w:szCs w:val="24"/>
        </w:rPr>
        <w:tab/>
      </w:r>
      <w:r w:rsidR="00133C67">
        <w:rPr>
          <w:rFonts w:ascii="Arial" w:hAnsi="Arial" w:cs="Arial"/>
          <w:sz w:val="24"/>
          <w:szCs w:val="24"/>
        </w:rPr>
        <w:t xml:space="preserve">spoluvlastnický podíl: </w:t>
      </w:r>
      <w:r w:rsidRPr="00C405D3">
        <w:rPr>
          <w:rFonts w:ascii="Arial" w:hAnsi="Arial" w:cs="Arial"/>
          <w:sz w:val="24"/>
          <w:szCs w:val="24"/>
          <w:highlight w:val="green"/>
        </w:rPr>
        <w:t>bude doplněno</w:t>
      </w:r>
    </w:p>
    <w:p w:rsidR="0065224C" w:rsidRPr="00B94A41" w:rsidRDefault="00B83EB3" w:rsidP="0065224C">
      <w:pPr>
        <w:rPr>
          <w:rFonts w:ascii="Arial" w:hAnsi="Arial" w:cs="Arial"/>
          <w:sz w:val="24"/>
          <w:szCs w:val="24"/>
        </w:rPr>
      </w:pPr>
      <w:r>
        <w:rPr>
          <w:rFonts w:ascii="Arial" w:hAnsi="Arial" w:cs="Arial"/>
          <w:sz w:val="24"/>
          <w:szCs w:val="24"/>
        </w:rPr>
        <w:t>r.č</w:t>
      </w:r>
      <w:r w:rsidR="00181A0F">
        <w:rPr>
          <w:rFonts w:ascii="Arial" w:hAnsi="Arial" w:cs="Arial"/>
          <w:sz w:val="24"/>
          <w:szCs w:val="24"/>
        </w:rPr>
        <w:t>.</w:t>
      </w:r>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8B5F09"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8B5F09"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u jedná Mgr</w:t>
      </w:r>
      <w:r>
        <w:rPr>
          <w:rFonts w:ascii="Arial" w:hAnsi="Arial" w:cs="Arial"/>
          <w:bCs/>
          <w:color w:val="000000"/>
          <w:sz w:val="24"/>
          <w:szCs w:val="24"/>
        </w:rPr>
        <w:t xml:space="preserve">. Zdeněk Dvořák, </w:t>
      </w:r>
      <w:r w:rsidR="00000E00">
        <w:rPr>
          <w:rFonts w:ascii="Arial" w:hAnsi="Arial" w:cs="Arial"/>
          <w:bCs/>
          <w:color w:val="000000"/>
          <w:sz w:val="24"/>
          <w:szCs w:val="24"/>
        </w:rPr>
        <w:t>MPA</w:t>
      </w:r>
      <w:r w:rsidR="00485DCC">
        <w:rPr>
          <w:rFonts w:ascii="Arial" w:hAnsi="Arial" w:cs="Arial"/>
          <w:bCs/>
          <w:color w:val="000000"/>
          <w:sz w:val="24"/>
          <w:szCs w:val="24"/>
        </w:rPr>
        <w:t xml:space="preserve">, </w:t>
      </w:r>
      <w:r>
        <w:rPr>
          <w:rFonts w:ascii="Arial" w:hAnsi="Arial" w:cs="Arial"/>
          <w:bCs/>
          <w:color w:val="000000"/>
          <w:sz w:val="24"/>
          <w:szCs w:val="24"/>
        </w:rPr>
        <w:t>ředitel</w:t>
      </w:r>
      <w:r w:rsidR="00133C67">
        <w:rPr>
          <w:rFonts w:ascii="Arial" w:hAnsi="Arial" w:cs="Arial"/>
          <w:b/>
          <w:bCs/>
          <w:color w:val="000000"/>
          <w:sz w:val="24"/>
          <w:szCs w:val="24"/>
        </w:rPr>
        <w:t xml:space="preserve"> </w:t>
      </w:r>
    </w:p>
    <w:p w:rsidR="003B5336" w:rsidRDefault="008B5F09"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D310FD">
        <w:rPr>
          <w:rFonts w:ascii="Arial" w:hAnsi="Arial" w:cs="Arial"/>
          <w:sz w:val="24"/>
          <w:szCs w:val="24"/>
        </w:rPr>
        <w:t>,</w:t>
      </w:r>
      <w:r>
        <w:rPr>
          <w:rFonts w:ascii="Arial" w:hAnsi="Arial" w:cs="Arial"/>
          <w:sz w:val="24"/>
          <w:szCs w:val="24"/>
        </w:rPr>
        <w:t xml:space="preserve">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r w:rsidR="00181A0F" w:rsidRPr="00A168D1">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k.ú. </w:t>
      </w:r>
      <w:r w:rsidR="00C405D3" w:rsidRPr="00C405D3">
        <w:rPr>
          <w:rFonts w:ascii="Arial" w:hAnsi="Arial" w:cs="Arial"/>
          <w:sz w:val="24"/>
          <w:szCs w:val="24"/>
          <w:highlight w:val="green"/>
        </w:rPr>
        <w:t>bude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8B5F09"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EF47E9">
        <w:rPr>
          <w:rFonts w:ascii="Arial" w:hAnsi="Arial" w:cs="Arial"/>
          <w:sz w:val="24"/>
          <w:szCs w:val="24"/>
        </w:rPr>
        <w:t xml:space="preserve"> k </w:t>
      </w:r>
      <w:r w:rsidRPr="00A168D1">
        <w:rPr>
          <w:rFonts w:ascii="Arial" w:hAnsi="Arial" w:cs="Arial"/>
          <w:sz w:val="24"/>
          <w:szCs w:val="24"/>
          <w:highlight w:val="yellow"/>
        </w:rPr>
        <w:t xml:space="preserve">pozemku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r>
        <w:rPr>
          <w:rFonts w:ascii="Arial" w:hAnsi="Arial" w:cs="Arial"/>
          <w:sz w:val="24"/>
          <w:szCs w:val="24"/>
        </w:rPr>
        <w:t xml:space="preserve">k.ú. </w:t>
      </w:r>
      <w:r w:rsidR="00C405D3" w:rsidRPr="00C405D3">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8B5F09"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8B5F09"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č.j.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C405D3" w:rsidRPr="00C405D3">
        <w:rPr>
          <w:rFonts w:ascii="Arial" w:hAnsi="Arial" w:cs="Arial"/>
          <w:sz w:val="24"/>
          <w:szCs w:val="24"/>
          <w:highlight w:val="green"/>
        </w:rPr>
        <w:t>bude doplněno</w:t>
      </w:r>
      <w:r w:rsidRPr="003203EF">
        <w:rPr>
          <w:rFonts w:ascii="Arial" w:hAnsi="Arial" w:cs="Arial"/>
          <w:sz w:val="24"/>
          <w:szCs w:val="24"/>
        </w:rPr>
        <w:t xml:space="preserve"> znalce </w:t>
      </w:r>
      <w:r w:rsidR="00C405D3" w:rsidRPr="00C405D3">
        <w:rPr>
          <w:rFonts w:ascii="Arial" w:hAnsi="Arial" w:cs="Arial"/>
          <w:sz w:val="24"/>
          <w:szCs w:val="24"/>
          <w:highlight w:val="green"/>
        </w:rPr>
        <w:t>bude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5F13A2">
        <w:rPr>
          <w:rFonts w:ascii="Arial" w:hAnsi="Arial" w:cs="Arial"/>
          <w:sz w:val="24"/>
          <w:szCs w:val="24"/>
          <w:highlight w:val="yellow"/>
        </w:rPr>
        <w:t>/</w:t>
      </w:r>
      <w:r w:rsidRPr="00A168D1">
        <w:rPr>
          <w:rFonts w:ascii="Arial" w:hAnsi="Arial" w:cs="Arial"/>
          <w:sz w:val="24"/>
          <w:szCs w:val="24"/>
          <w:highlight w:val="yellow"/>
        </w:rPr>
        <w:t>stavebního pozemku</w:t>
      </w:r>
      <w:ins w:id="0" w:author="Autor">
        <w:r w:rsidR="00F910CB">
          <w:rPr>
            <w:rFonts w:ascii="Arial" w:hAnsi="Arial" w:cs="Arial"/>
            <w:sz w:val="24"/>
            <w:szCs w:val="24"/>
          </w:rPr>
          <w:t>, včetně všech součástí a příslušenství,</w:t>
        </w:r>
      </w:ins>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ins w:id="1" w:author="Autor">
        <w:r w:rsidR="00F910CB">
          <w:rPr>
            <w:rFonts w:ascii="Arial" w:hAnsi="Arial" w:cs="Arial"/>
            <w:sz w:val="24"/>
            <w:szCs w:val="24"/>
          </w:rPr>
          <w:t>.</w:t>
        </w:r>
      </w:ins>
      <w:r w:rsidR="005639C5">
        <w:rPr>
          <w:rFonts w:ascii="Arial" w:hAnsi="Arial" w:cs="Arial"/>
          <w:sz w:val="24"/>
          <w:szCs w:val="24"/>
        </w:rPr>
        <w:t xml:space="preserve"> </w:t>
      </w:r>
      <w:del w:id="2" w:author="Autor">
        <w:r w:rsidR="005639C5" w:rsidDel="00F910CB">
          <w:rPr>
            <w:rFonts w:ascii="Arial" w:hAnsi="Arial" w:cs="Arial"/>
            <w:sz w:val="24"/>
            <w:szCs w:val="24"/>
          </w:rPr>
          <w:delText xml:space="preserve">a hodnota trvalých porostů </w:delText>
        </w:r>
        <w:r w:rsidR="00C405D3" w:rsidRPr="00C405D3" w:rsidDel="00F910CB">
          <w:rPr>
            <w:rFonts w:ascii="Arial" w:hAnsi="Arial" w:cs="Arial"/>
            <w:sz w:val="24"/>
            <w:szCs w:val="24"/>
            <w:highlight w:val="green"/>
          </w:rPr>
          <w:delText>bude doplněno</w:delText>
        </w:r>
        <w:r w:rsidR="00EF47E9" w:rsidDel="00F910CB">
          <w:rPr>
            <w:rFonts w:ascii="Arial" w:hAnsi="Arial" w:cs="Arial"/>
            <w:sz w:val="24"/>
            <w:szCs w:val="24"/>
          </w:rPr>
          <w:delText>,-</w:delText>
        </w:r>
        <w:r w:rsidR="005639C5" w:rsidDel="00F910CB">
          <w:rPr>
            <w:rFonts w:ascii="Arial" w:hAnsi="Arial" w:cs="Arial"/>
            <w:sz w:val="24"/>
            <w:szCs w:val="24"/>
          </w:rPr>
          <w:delText xml:space="preserve"> Kč</w:delText>
        </w:r>
        <w:r w:rsidDel="00F910CB">
          <w:rPr>
            <w:rFonts w:ascii="Arial" w:hAnsi="Arial" w:cs="Arial"/>
            <w:sz w:val="24"/>
            <w:szCs w:val="24"/>
          </w:rPr>
          <w:delText xml:space="preserve">. Hodnota předmětu smlouvy činí dle znaleckého posudku </w:delText>
        </w:r>
        <w:r w:rsidR="00C405D3" w:rsidRPr="00C405D3" w:rsidDel="00F910CB">
          <w:rPr>
            <w:rFonts w:ascii="Arial" w:hAnsi="Arial" w:cs="Arial"/>
            <w:sz w:val="24"/>
            <w:szCs w:val="24"/>
            <w:highlight w:val="green"/>
          </w:rPr>
          <w:delText>bude doplněno</w:delText>
        </w:r>
        <w:r w:rsidDel="00F910CB">
          <w:rPr>
            <w:rFonts w:ascii="Arial" w:hAnsi="Arial" w:cs="Arial"/>
            <w:sz w:val="24"/>
            <w:szCs w:val="24"/>
          </w:rPr>
          <w:delText>,- Kč.</w:delText>
        </w:r>
      </w:del>
    </w:p>
    <w:p w:rsidR="002D669F" w:rsidRDefault="008B5F09"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ust. § 3b zák. č. 416/2009 Sb.</w:t>
      </w:r>
    </w:p>
    <w:p w:rsidR="002D669F" w:rsidRDefault="008B5F09"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8B5F09"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8B5F09"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8B5F09"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na vědomí, že kupující bude v takovém případě uplatňovat svá práva podle ust. § 2099 a násl. občanského zákoníku. </w:t>
      </w:r>
    </w:p>
    <w:p w:rsidR="0029149B" w:rsidRDefault="008B5F09"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8B5F09"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8B5F0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8B5F09"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(Varianta podle charakteru/typu stavby: „V souladu s ust. § 5 odst. 4 zákona č. 184/2006 Sb.,o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8B5F09"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43003C">
        <w:rPr>
          <w:rFonts w:ascii="Arial" w:hAnsi="Arial" w:cs="Arial"/>
          <w:sz w:val="24"/>
          <w:szCs w:val="24"/>
        </w:rPr>
        <w:t xml:space="preserve"> ve</w:t>
      </w:r>
      <w:r>
        <w:rPr>
          <w:rFonts w:ascii="Arial" w:hAnsi="Arial" w:cs="Arial"/>
          <w:sz w:val="24"/>
          <w:szCs w:val="24"/>
        </w:rPr>
        <w:t xml:space="preserve"> </w:t>
      </w:r>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8B5F0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8B5F09"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 xml:space="preserve">Prodávající </w:t>
      </w:r>
      <w:r w:rsidRPr="00A168D1">
        <w:rPr>
          <w:rFonts w:ascii="Arial" w:hAnsi="Arial" w:cs="Arial"/>
          <w:sz w:val="24"/>
          <w:szCs w:val="24"/>
          <w:highlight w:val="yellow"/>
        </w:rPr>
        <w:t>bere</w:t>
      </w:r>
      <w:r>
        <w:rPr>
          <w:rFonts w:ascii="Arial" w:hAnsi="Arial" w:cs="Arial"/>
          <w:sz w:val="24"/>
          <w:szCs w:val="24"/>
        </w:rPr>
        <w:t xml:space="preserve"> na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0F1130" w:rsidRPr="000F1130">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8B5F09"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FA7E8A">
        <w:rPr>
          <w:rFonts w:ascii="Arial" w:hAnsi="Arial" w:cs="Arial"/>
          <w:sz w:val="24"/>
          <w:szCs w:val="24"/>
        </w:rPr>
        <w:t xml:space="preserve"> o</w:t>
      </w:r>
      <w:r w:rsidR="00401874">
        <w:rPr>
          <w:rFonts w:ascii="Arial" w:hAnsi="Arial" w:cs="Arial"/>
          <w:sz w:val="24"/>
          <w:szCs w:val="24"/>
        </w:rPr>
        <w:t> </w:t>
      </w:r>
      <w:r w:rsidR="00FA7E8A">
        <w:rPr>
          <w:rFonts w:ascii="Arial" w:hAnsi="Arial" w:cs="Arial"/>
          <w:sz w:val="24"/>
          <w:szCs w:val="24"/>
        </w:rPr>
        <w:t>registru smluv, a to v rozsahu a způsobem z uvedeného zákona vyplývajícím</w:t>
      </w:r>
      <w:r w:rsidR="001E525B">
        <w:rPr>
          <w:rFonts w:ascii="Arial" w:hAnsi="Arial" w:cs="Arial"/>
          <w:sz w:val="24"/>
          <w:szCs w:val="24"/>
        </w:rPr>
        <w:t xml:space="preserve">, povinnost uveřejnění </w:t>
      </w:r>
      <w:r w:rsidR="00FA7E8A">
        <w:rPr>
          <w:rFonts w:ascii="Arial" w:hAnsi="Arial" w:cs="Arial"/>
          <w:sz w:val="24"/>
          <w:szCs w:val="24"/>
        </w:rPr>
        <w:t xml:space="preserve">zajistí kupující, a to do 30 dnů od podpisu této smlouvy. </w:t>
      </w:r>
      <w:r w:rsidR="001E525B">
        <w:rPr>
          <w:rFonts w:ascii="Arial" w:hAnsi="Arial" w:cs="Arial"/>
          <w:sz w:val="24"/>
          <w:szCs w:val="24"/>
        </w:rPr>
        <w:t xml:space="preserve">Tato smlouva nabývá platnosti dnem jejího podpisu oběma smluvními stranami a účinnosti dnem uveřejnění v registru smluv dle zákona o registru smluv. </w:t>
      </w:r>
    </w:p>
    <w:p w:rsidR="00072F30" w:rsidRDefault="008B5F0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8B5F0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8B5F0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8B5F09"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2C2E42">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2C2E42">
        <w:rPr>
          <w:rFonts w:ascii="Arial" w:hAnsi="Arial" w:cs="Arial"/>
          <w:sz w:val="24"/>
          <w:szCs w:val="24"/>
          <w:highlight w:val="yellow"/>
        </w:rPr>
        <w:t>těchto pozemků</w:t>
      </w:r>
      <w:bookmarkStart w:id="3" w:name="_GoBack"/>
      <w:bookmarkEnd w:id="3"/>
      <w:r w:rsidRPr="00EF47E9">
        <w:rPr>
          <w:rFonts w:ascii="Arial" w:hAnsi="Arial" w:cs="Arial"/>
          <w:sz w:val="24"/>
          <w:szCs w:val="24"/>
        </w:rPr>
        <w:t xml:space="preserve"> k hospodaření Krajské správě a údržbě silnic </w:t>
      </w:r>
      <w:r w:rsidRPr="00EF47E9">
        <w:rPr>
          <w:rFonts w:ascii="Arial" w:hAnsi="Arial" w:cs="Arial"/>
          <w:sz w:val="24"/>
          <w:szCs w:val="24"/>
        </w:rPr>
        <w:lastRenderedPageBreak/>
        <w:t>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8B5F0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8B5F09" w:rsidP="00C97A1F">
      <w:pPr>
        <w:jc w:val="both"/>
        <w:rPr>
          <w:rFonts w:ascii="Arial" w:hAnsi="Arial" w:cs="Arial"/>
          <w:sz w:val="24"/>
          <w:szCs w:val="24"/>
        </w:rPr>
      </w:pPr>
    </w:p>
    <w:p w:rsidR="00C97A1F" w:rsidRDefault="008B5F09"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A52818" w:rsidRDefault="00A52818" w:rsidP="00A52818">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A52818" w:rsidRDefault="00A52818" w:rsidP="00A52818">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A52818" w:rsidRDefault="00A52818" w:rsidP="00A52818">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p.o. </w:t>
      </w:r>
    </w:p>
    <w:p w:rsidR="00A52818" w:rsidRDefault="00A52818" w:rsidP="00A52818">
      <w:pPr>
        <w:tabs>
          <w:tab w:val="left" w:pos="4820"/>
        </w:tabs>
        <w:jc w:val="both"/>
        <w:rPr>
          <w:rFonts w:ascii="Arial" w:hAnsi="Arial" w:cs="Arial"/>
          <w:sz w:val="24"/>
          <w:szCs w:val="24"/>
        </w:rPr>
      </w:pPr>
      <w:r>
        <w:rPr>
          <w:rFonts w:ascii="Arial" w:hAnsi="Arial" w:cs="Arial"/>
          <w:sz w:val="24"/>
          <w:szCs w:val="24"/>
        </w:rPr>
        <w:tab/>
        <w:t xml:space="preserve"> Mgr. Zdeněk Dvořák, MPA,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F09" w:rsidRDefault="008B5F09">
      <w:r>
        <w:separator/>
      </w:r>
    </w:p>
  </w:endnote>
  <w:endnote w:type="continuationSeparator" w:id="0">
    <w:p w:rsidR="008B5F09" w:rsidRDefault="008B5F0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D97ED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D97ED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F910CB">
      <w:rPr>
        <w:rStyle w:val="slostrnky"/>
        <w:noProof/>
      </w:rPr>
      <w:t>2</w:t>
    </w:r>
    <w:r>
      <w:rPr>
        <w:rStyle w:val="slostrnky"/>
      </w:rPr>
      <w:fldChar w:fldCharType="end"/>
    </w:r>
  </w:p>
  <w:p w:rsidR="009D0513" w:rsidRDefault="009D051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F09" w:rsidRDefault="008B5F09">
      <w:r>
        <w:separator/>
      </w:r>
    </w:p>
  </w:footnote>
  <w:footnote w:type="continuationSeparator" w:id="0">
    <w:p w:rsidR="008B5F09" w:rsidRDefault="008B5F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8130"/>
  </w:hdrShapeDefaults>
  <w:footnotePr>
    <w:footnote w:id="-1"/>
    <w:footnote w:id="0"/>
  </w:footnotePr>
  <w:endnotePr>
    <w:endnote w:id="-1"/>
    <w:endnote w:id="0"/>
  </w:endnotePr>
  <w:compat>
    <w:balanceSingleByteDoubleByteWidth/>
    <w:doNotLeaveBackslashAlone/>
    <w:ulTrailSpace/>
    <w:doNotExpandShiftReturn/>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7F02"/>
    <w:rsid w:val="0012341F"/>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63C14"/>
    <w:rsid w:val="00265C90"/>
    <w:rsid w:val="0026690C"/>
    <w:rsid w:val="002739F6"/>
    <w:rsid w:val="00283B3A"/>
    <w:rsid w:val="0029017A"/>
    <w:rsid w:val="002920C3"/>
    <w:rsid w:val="0029270A"/>
    <w:rsid w:val="002A7C15"/>
    <w:rsid w:val="002C1D27"/>
    <w:rsid w:val="002C2A26"/>
    <w:rsid w:val="002C2E42"/>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5EC5"/>
    <w:rsid w:val="00474465"/>
    <w:rsid w:val="00485DCC"/>
    <w:rsid w:val="00492B23"/>
    <w:rsid w:val="004A4003"/>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3A2"/>
    <w:rsid w:val="005F1D31"/>
    <w:rsid w:val="005F2DAD"/>
    <w:rsid w:val="005F448C"/>
    <w:rsid w:val="005F4F68"/>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B5F0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52818"/>
    <w:rsid w:val="00A666ED"/>
    <w:rsid w:val="00A67AC4"/>
    <w:rsid w:val="00A70D61"/>
    <w:rsid w:val="00A73E26"/>
    <w:rsid w:val="00A76806"/>
    <w:rsid w:val="00A81264"/>
    <w:rsid w:val="00A85DC4"/>
    <w:rsid w:val="00AA0D62"/>
    <w:rsid w:val="00AA1608"/>
    <w:rsid w:val="00AB25EC"/>
    <w:rsid w:val="00AC7075"/>
    <w:rsid w:val="00AD41CD"/>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7AD0"/>
    <w:rsid w:val="00B802CA"/>
    <w:rsid w:val="00B83B74"/>
    <w:rsid w:val="00B83EB3"/>
    <w:rsid w:val="00B87169"/>
    <w:rsid w:val="00B90ADB"/>
    <w:rsid w:val="00BA2D04"/>
    <w:rsid w:val="00BA645D"/>
    <w:rsid w:val="00BD1F2A"/>
    <w:rsid w:val="00BD78F3"/>
    <w:rsid w:val="00BE3139"/>
    <w:rsid w:val="00BE4A94"/>
    <w:rsid w:val="00BE69A6"/>
    <w:rsid w:val="00BF18B1"/>
    <w:rsid w:val="00BF757E"/>
    <w:rsid w:val="00BF7EAB"/>
    <w:rsid w:val="00C05DAF"/>
    <w:rsid w:val="00C12831"/>
    <w:rsid w:val="00C24510"/>
    <w:rsid w:val="00C33784"/>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97ED8"/>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5575"/>
    <w:rsid w:val="00E905F7"/>
    <w:rsid w:val="00E95408"/>
    <w:rsid w:val="00EA61D0"/>
    <w:rsid w:val="00EA738A"/>
    <w:rsid w:val="00EC1591"/>
    <w:rsid w:val="00EC263C"/>
    <w:rsid w:val="00EC3037"/>
    <w:rsid w:val="00EC6415"/>
    <w:rsid w:val="00EF47E9"/>
    <w:rsid w:val="00EF48A4"/>
    <w:rsid w:val="00F0547A"/>
    <w:rsid w:val="00F0691D"/>
    <w:rsid w:val="00F0725B"/>
    <w:rsid w:val="00F145A3"/>
    <w:rsid w:val="00F15086"/>
    <w:rsid w:val="00F16D5D"/>
    <w:rsid w:val="00F172B1"/>
    <w:rsid w:val="00F176B5"/>
    <w:rsid w:val="00F20B14"/>
    <w:rsid w:val="00F33AA8"/>
    <w:rsid w:val="00F34792"/>
    <w:rsid w:val="00F3732D"/>
    <w:rsid w:val="00F40FA4"/>
    <w:rsid w:val="00F462E5"/>
    <w:rsid w:val="00F46FD3"/>
    <w:rsid w:val="00F51223"/>
    <w:rsid w:val="00F52FD7"/>
    <w:rsid w:val="00F910CB"/>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r="http://schemas.openxmlformats.org/officeDocument/2006/relationships" xmlns:w="http://schemas.openxmlformats.org/wordprocessingml/2006/main">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846166746">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22841-7DEB-432E-A58F-A4DD55694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1585</Words>
  <Characters>9352</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2019-12-03T09:36:00Z</dcterms:created>
  <dcterms:modified xsi:type="dcterms:W3CDTF">2019-12-03T09:36:00Z</dcterms:modified>
</cp:coreProperties>
</file>